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B7541" w14:textId="41725A10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80CCD" w14:paraId="091B7544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7542" w14:textId="77777777" w:rsidR="00E80CCD" w:rsidRDefault="00E80CC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7543" w14:textId="77777777" w:rsidR="00E80CCD" w:rsidRPr="00E80CCD" w:rsidRDefault="00765355" w:rsidP="00E80CC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65355">
              <w:rPr>
                <w:b/>
                <w:sz w:val="26"/>
                <w:szCs w:val="26"/>
                <w:lang w:val="en-US"/>
              </w:rPr>
              <w:t>203B_001</w:t>
            </w:r>
          </w:p>
        </w:tc>
      </w:tr>
      <w:tr w:rsidR="00E80CCD" w14:paraId="091B7547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7545" w14:textId="77777777" w:rsidR="00E80CCD" w:rsidRDefault="00E80CC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7546" w14:textId="77777777" w:rsidR="00E80CCD" w:rsidRPr="00765355" w:rsidRDefault="00765355" w:rsidP="00377A6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765355">
              <w:rPr>
                <w:b/>
                <w:sz w:val="24"/>
                <w:szCs w:val="24"/>
                <w:lang w:val="en-US"/>
              </w:rPr>
              <w:t>2000888</w:t>
            </w:r>
          </w:p>
        </w:tc>
      </w:tr>
    </w:tbl>
    <w:tbl>
      <w:tblPr>
        <w:tblW w:w="0" w:type="auto"/>
        <w:jc w:val="right"/>
        <w:tblInd w:w="392" w:type="dxa"/>
        <w:tblLook w:val="04A0" w:firstRow="1" w:lastRow="0" w:firstColumn="1" w:lastColumn="0" w:noHBand="0" w:noVBand="1"/>
      </w:tblPr>
      <w:tblGrid>
        <w:gridCol w:w="5500"/>
      </w:tblGrid>
      <w:tr w:rsidR="006C0107" w14:paraId="17A79146" w14:textId="77777777" w:rsidTr="0053733C">
        <w:trPr>
          <w:jc w:val="right"/>
        </w:trPr>
        <w:tc>
          <w:tcPr>
            <w:tcW w:w="5500" w:type="dxa"/>
            <w:hideMark/>
          </w:tcPr>
          <w:p w14:paraId="2DC2724C" w14:textId="77777777" w:rsidR="006C0107" w:rsidRDefault="006C0107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 w:rsidRPr="006A2A48">
              <w:rPr>
                <w:b/>
                <w:sz w:val="24"/>
                <w:szCs w:val="26"/>
              </w:rPr>
              <w:t>«УТВЕРЖДАЮ»</w:t>
            </w:r>
          </w:p>
        </w:tc>
      </w:tr>
      <w:tr w:rsidR="006C0107" w:rsidRPr="006A2A48" w14:paraId="5B797D87" w14:textId="77777777" w:rsidTr="0053733C">
        <w:trPr>
          <w:jc w:val="right"/>
        </w:trPr>
        <w:tc>
          <w:tcPr>
            <w:tcW w:w="5500" w:type="dxa"/>
            <w:hideMark/>
          </w:tcPr>
          <w:p w14:paraId="127CDEBC" w14:textId="77777777" w:rsidR="006C0107" w:rsidRPr="006A2A48" w:rsidRDefault="006C0107" w:rsidP="0053733C">
            <w:pPr>
              <w:tabs>
                <w:tab w:val="right" w:pos="10207"/>
              </w:tabs>
              <w:ind w:left="720" w:right="-2" w:firstLine="0"/>
              <w:jc w:val="right"/>
              <w:rPr>
                <w:sz w:val="24"/>
                <w:szCs w:val="28"/>
              </w:rPr>
            </w:pPr>
            <w:r w:rsidRPr="006A2A48">
              <w:rPr>
                <w:sz w:val="24"/>
                <w:szCs w:val="28"/>
              </w:rPr>
              <w:t>Первый заместитель директора  –</w:t>
            </w:r>
          </w:p>
        </w:tc>
      </w:tr>
      <w:tr w:rsidR="006C0107" w:rsidRPr="006A2A48" w14:paraId="2A7A435D" w14:textId="77777777" w:rsidTr="0053733C">
        <w:trPr>
          <w:jc w:val="right"/>
        </w:trPr>
        <w:tc>
          <w:tcPr>
            <w:tcW w:w="5500" w:type="dxa"/>
            <w:hideMark/>
          </w:tcPr>
          <w:p w14:paraId="5ED19CD3" w14:textId="77777777" w:rsidR="006C0107" w:rsidRPr="006A2A48" w:rsidRDefault="006C0107" w:rsidP="0053733C">
            <w:pPr>
              <w:ind w:left="720"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главный инженер филиала</w:t>
            </w:r>
          </w:p>
        </w:tc>
      </w:tr>
      <w:tr w:rsidR="006C0107" w:rsidRPr="006A2A48" w14:paraId="0600A4C3" w14:textId="77777777" w:rsidTr="0053733C">
        <w:trPr>
          <w:jc w:val="right"/>
        </w:trPr>
        <w:tc>
          <w:tcPr>
            <w:tcW w:w="5500" w:type="dxa"/>
            <w:hideMark/>
          </w:tcPr>
          <w:p w14:paraId="2F77122A" w14:textId="77777777" w:rsidR="006C0107" w:rsidRPr="006A2A48" w:rsidRDefault="006C0107" w:rsidP="0053733C">
            <w:pPr>
              <w:ind w:firstLine="0"/>
              <w:jc w:val="right"/>
              <w:rPr>
                <w:sz w:val="24"/>
                <w:szCs w:val="26"/>
              </w:rPr>
            </w:pPr>
            <w:r w:rsidRPr="006A2A48">
              <w:rPr>
                <w:sz w:val="24"/>
                <w:szCs w:val="28"/>
              </w:rPr>
              <w:t>ПАО «МРСК Центра» - «Воронежэнерго»</w:t>
            </w:r>
          </w:p>
        </w:tc>
      </w:tr>
      <w:tr w:rsidR="006C0107" w14:paraId="3C556797" w14:textId="77777777" w:rsidTr="0053733C">
        <w:trPr>
          <w:trHeight w:val="430"/>
          <w:jc w:val="right"/>
        </w:trPr>
        <w:tc>
          <w:tcPr>
            <w:tcW w:w="5500" w:type="dxa"/>
            <w:hideMark/>
          </w:tcPr>
          <w:p w14:paraId="61BD7599" w14:textId="77777777" w:rsidR="006C0107" w:rsidRDefault="006C0107" w:rsidP="0053733C">
            <w:pPr>
              <w:ind w:left="720" w:firstLine="0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  </w:t>
            </w:r>
            <w:r w:rsidRPr="006A2A48">
              <w:rPr>
                <w:b/>
                <w:sz w:val="24"/>
                <w:szCs w:val="28"/>
              </w:rPr>
              <w:t>В. А.  Антонов</w:t>
            </w:r>
          </w:p>
        </w:tc>
      </w:tr>
      <w:tr w:rsidR="006C0107" w:rsidRPr="006A2A48" w14:paraId="02423831" w14:textId="77777777" w:rsidTr="0053733C">
        <w:trPr>
          <w:trHeight w:val="407"/>
          <w:jc w:val="right"/>
        </w:trPr>
        <w:tc>
          <w:tcPr>
            <w:tcW w:w="5500" w:type="dxa"/>
            <w:hideMark/>
          </w:tcPr>
          <w:p w14:paraId="3373F31C" w14:textId="77777777" w:rsidR="006C0107" w:rsidRPr="006A2A48" w:rsidRDefault="006C0107" w:rsidP="0053733C">
            <w:pPr>
              <w:ind w:right="-2"/>
              <w:rPr>
                <w:cap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</w:t>
            </w:r>
            <w:r w:rsidRPr="006A2A48">
              <w:rPr>
                <w:sz w:val="24"/>
                <w:szCs w:val="26"/>
              </w:rPr>
              <w:t>“_______” _______________ 2016 г.</w:t>
            </w:r>
          </w:p>
        </w:tc>
      </w:tr>
    </w:tbl>
    <w:p w14:paraId="091B754E" w14:textId="77777777" w:rsidR="0026453A" w:rsidRPr="00697DC5" w:rsidRDefault="0026453A" w:rsidP="0026453A"/>
    <w:p w14:paraId="091B754F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091B7550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CC3EAF">
        <w:rPr>
          <w:b/>
          <w:sz w:val="26"/>
          <w:szCs w:val="26"/>
        </w:rPr>
        <w:t xml:space="preserve"> </w:t>
      </w:r>
      <w:r w:rsidR="00C60D12">
        <w:rPr>
          <w:b/>
          <w:sz w:val="26"/>
          <w:szCs w:val="26"/>
        </w:rPr>
        <w:t>(</w:t>
      </w:r>
      <w:r w:rsidR="005F6E16" w:rsidRPr="00CC3EAF">
        <w:rPr>
          <w:b/>
          <w:sz w:val="26"/>
          <w:szCs w:val="26"/>
        </w:rPr>
        <w:t>Болт М12х40</w:t>
      </w:r>
      <w:r w:rsidR="00C60D12">
        <w:rPr>
          <w:b/>
          <w:sz w:val="26"/>
          <w:szCs w:val="26"/>
        </w:rPr>
        <w:t>)</w:t>
      </w:r>
      <w:r w:rsidR="009144C2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91B7551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91B7552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Технические требования к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  <w:bookmarkStart w:id="1" w:name="_GoBack"/>
      <w:bookmarkEnd w:id="1"/>
    </w:p>
    <w:p w14:paraId="091B7553" w14:textId="77777777" w:rsidR="004F4E9E" w:rsidRPr="00697DC5" w:rsidRDefault="00641E44" w:rsidP="00C60D12">
      <w:pPr>
        <w:pStyle w:val="ad"/>
        <w:tabs>
          <w:tab w:val="left" w:pos="1134"/>
        </w:tabs>
        <w:ind w:left="0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 w:rsidR="00AE134E"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</w:t>
      </w:r>
      <w:r w:rsidR="00BD2843" w:rsidRPr="00697DC5">
        <w:rPr>
          <w:sz w:val="24"/>
          <w:szCs w:val="24"/>
        </w:rPr>
        <w:t>метизов</w:t>
      </w:r>
      <w:r w:rsidR="004F4E9E" w:rsidRPr="00697DC5">
        <w:rPr>
          <w:sz w:val="24"/>
          <w:szCs w:val="24"/>
        </w:rPr>
        <w:t xml:space="preserve"> должны соответствовать параметрам </w:t>
      </w:r>
      <w:r w:rsidR="00765355" w:rsidRPr="00D87A33">
        <w:rPr>
          <w:sz w:val="24"/>
          <w:szCs w:val="24"/>
        </w:rPr>
        <w:t>ГОСТ 7798-70 «Болты с шестигранной головкой класса точности B. Конструкция и размеры»</w:t>
      </w:r>
      <w:r w:rsidRPr="00D87A33">
        <w:rPr>
          <w:sz w:val="24"/>
          <w:szCs w:val="24"/>
        </w:rPr>
        <w:t>.</w:t>
      </w:r>
    </w:p>
    <w:p w14:paraId="091B7554" w14:textId="77777777" w:rsidR="00A305DC" w:rsidRPr="00697DC5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91B7555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Общие требования.</w:t>
      </w:r>
      <w:r w:rsidR="00E00392" w:rsidRPr="00697DC5">
        <w:rPr>
          <w:b/>
          <w:bCs/>
          <w:sz w:val="26"/>
          <w:szCs w:val="26"/>
        </w:rPr>
        <w:t xml:space="preserve"> </w:t>
      </w:r>
    </w:p>
    <w:p w14:paraId="091B7556" w14:textId="77777777" w:rsidR="00612811" w:rsidRPr="00697DC5" w:rsidRDefault="00860C29" w:rsidP="00860C29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</w:t>
      </w:r>
      <w:r w:rsidR="00612811" w:rsidRPr="00697DC5">
        <w:rPr>
          <w:sz w:val="24"/>
          <w:szCs w:val="24"/>
        </w:rPr>
        <w:t xml:space="preserve"> К поставке допуска</w:t>
      </w:r>
      <w:r w:rsidR="00EC05CC" w:rsidRPr="00697DC5">
        <w:rPr>
          <w:sz w:val="24"/>
          <w:szCs w:val="24"/>
        </w:rPr>
        <w:t>ю</w:t>
      </w:r>
      <w:r w:rsidR="00612811" w:rsidRPr="00697DC5">
        <w:rPr>
          <w:sz w:val="24"/>
          <w:szCs w:val="24"/>
        </w:rPr>
        <w:t xml:space="preserve">тся </w:t>
      </w:r>
      <w:r w:rsidR="00BD2843" w:rsidRPr="00697DC5">
        <w:rPr>
          <w:sz w:val="24"/>
          <w:szCs w:val="24"/>
        </w:rPr>
        <w:t>метизы</w:t>
      </w:r>
      <w:r w:rsidR="00612811" w:rsidRPr="00697DC5">
        <w:rPr>
          <w:sz w:val="24"/>
          <w:szCs w:val="24"/>
        </w:rPr>
        <w:t>, отвечающ</w:t>
      </w:r>
      <w:r w:rsidR="00EC05CC" w:rsidRPr="00697DC5">
        <w:rPr>
          <w:sz w:val="24"/>
          <w:szCs w:val="24"/>
        </w:rPr>
        <w:t>и</w:t>
      </w:r>
      <w:r w:rsidR="00305054" w:rsidRPr="00697DC5">
        <w:rPr>
          <w:sz w:val="24"/>
          <w:szCs w:val="24"/>
        </w:rPr>
        <w:t>е</w:t>
      </w:r>
      <w:r w:rsidR="00612811" w:rsidRPr="00697DC5">
        <w:rPr>
          <w:sz w:val="24"/>
          <w:szCs w:val="24"/>
        </w:rPr>
        <w:t xml:space="preserve"> следующим требованиям:</w:t>
      </w:r>
    </w:p>
    <w:p w14:paraId="091B7557" w14:textId="77777777" w:rsidR="00C60D12" w:rsidRPr="00697DC5" w:rsidRDefault="00C60D12" w:rsidP="00C60D1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14:paraId="091B7558" w14:textId="77777777" w:rsidR="00033132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3132"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91B7559" w14:textId="77777777" w:rsidR="00612811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для импортн</w:t>
      </w:r>
      <w:r w:rsidR="004E144D" w:rsidRPr="00697DC5">
        <w:rPr>
          <w:sz w:val="24"/>
          <w:szCs w:val="24"/>
        </w:rPr>
        <w:t>ых</w:t>
      </w:r>
      <w:r w:rsidR="00612811" w:rsidRPr="00697DC5">
        <w:rPr>
          <w:sz w:val="24"/>
          <w:szCs w:val="24"/>
        </w:rPr>
        <w:t xml:space="preserve"> </w:t>
      </w:r>
      <w:r w:rsidR="0071533A" w:rsidRPr="00697DC5">
        <w:rPr>
          <w:sz w:val="24"/>
          <w:szCs w:val="24"/>
        </w:rPr>
        <w:t>производителей</w:t>
      </w:r>
      <w:r w:rsidR="004E144D" w:rsidRPr="00697DC5">
        <w:rPr>
          <w:sz w:val="24"/>
          <w:szCs w:val="24"/>
        </w:rPr>
        <w:t>, а также для отечественных</w:t>
      </w:r>
      <w:r w:rsidR="0071533A" w:rsidRPr="00697DC5">
        <w:rPr>
          <w:sz w:val="24"/>
          <w:szCs w:val="24"/>
        </w:rPr>
        <w:t xml:space="preserve">, выпускающих </w:t>
      </w:r>
      <w:r w:rsidR="00BD2843" w:rsidRPr="00697DC5">
        <w:rPr>
          <w:sz w:val="24"/>
          <w:szCs w:val="24"/>
        </w:rPr>
        <w:t>метизы</w:t>
      </w:r>
      <w:r w:rsidR="00EC05CC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91B755A" w14:textId="77777777" w:rsidR="0026458C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458C"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B66A7" w:rsidRPr="00697DC5">
        <w:rPr>
          <w:sz w:val="24"/>
          <w:szCs w:val="24"/>
        </w:rPr>
        <w:t xml:space="preserve"> (с изменениями от 3 января 2001 г., 21 августа 2002 г.)</w:t>
      </w:r>
      <w:r w:rsidR="0026458C" w:rsidRPr="00697DC5">
        <w:rPr>
          <w:sz w:val="24"/>
          <w:szCs w:val="24"/>
        </w:rPr>
        <w:t>;</w:t>
      </w:r>
    </w:p>
    <w:p w14:paraId="091B755B" w14:textId="77777777" w:rsidR="00F66FC0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6FC0" w:rsidRPr="00697DC5">
        <w:rPr>
          <w:sz w:val="24"/>
          <w:szCs w:val="24"/>
        </w:rPr>
        <w:t xml:space="preserve">наличие </w:t>
      </w:r>
      <w:r w:rsidR="004E144D" w:rsidRPr="00697DC5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D2843" w:rsidRPr="00697DC5">
        <w:rPr>
          <w:sz w:val="24"/>
          <w:szCs w:val="24"/>
        </w:rPr>
        <w:t>метизов</w:t>
      </w:r>
      <w:r w:rsidR="004E144D" w:rsidRPr="00697DC5">
        <w:rPr>
          <w:sz w:val="24"/>
          <w:szCs w:val="24"/>
        </w:rPr>
        <w:t xml:space="preserve">) деклараций </w:t>
      </w:r>
      <w:r w:rsidR="00F66FC0" w:rsidRPr="00697DC5">
        <w:rPr>
          <w:sz w:val="24"/>
          <w:szCs w:val="24"/>
        </w:rPr>
        <w:t xml:space="preserve">(сертификатов) </w:t>
      </w:r>
      <w:r w:rsidR="004E144D" w:rsidRPr="00697DC5">
        <w:rPr>
          <w:sz w:val="24"/>
          <w:szCs w:val="24"/>
        </w:rPr>
        <w:t>соответствия требованиям безопасности</w:t>
      </w:r>
      <w:r w:rsidR="00F66FC0" w:rsidRPr="00697DC5">
        <w:rPr>
          <w:sz w:val="24"/>
          <w:szCs w:val="24"/>
        </w:rPr>
        <w:t>;</w:t>
      </w:r>
    </w:p>
    <w:p w14:paraId="091B755C" w14:textId="77777777" w:rsidR="00FB7AEF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6FC0" w:rsidRPr="00697DC5">
        <w:rPr>
          <w:sz w:val="24"/>
          <w:szCs w:val="24"/>
        </w:rPr>
        <w:t>наличие заключени</w:t>
      </w:r>
      <w:r w:rsidR="00FB7AEF" w:rsidRPr="00697DC5">
        <w:rPr>
          <w:sz w:val="24"/>
          <w:szCs w:val="24"/>
        </w:rPr>
        <w:t>я</w:t>
      </w:r>
      <w:r w:rsidR="00F66FC0" w:rsidRPr="00697DC5">
        <w:rPr>
          <w:sz w:val="24"/>
          <w:szCs w:val="24"/>
        </w:rPr>
        <w:t xml:space="preserve"> о соответствии требованиям СанПиН и други</w:t>
      </w:r>
      <w:r w:rsidR="00FB7AEF" w:rsidRPr="00697DC5">
        <w:rPr>
          <w:sz w:val="24"/>
          <w:szCs w:val="24"/>
        </w:rPr>
        <w:t>м</w:t>
      </w:r>
      <w:r w:rsidR="00F66FC0" w:rsidRPr="00697DC5">
        <w:rPr>
          <w:sz w:val="24"/>
          <w:szCs w:val="24"/>
        </w:rPr>
        <w:t xml:space="preserve"> документ</w:t>
      </w:r>
      <w:r w:rsidR="00FB7AEF" w:rsidRPr="00697DC5">
        <w:rPr>
          <w:sz w:val="24"/>
          <w:szCs w:val="24"/>
        </w:rPr>
        <w:t>ам</w:t>
      </w:r>
      <w:r w:rsidR="00F66FC0" w:rsidRPr="00697DC5">
        <w:rPr>
          <w:sz w:val="24"/>
          <w:szCs w:val="24"/>
        </w:rPr>
        <w:t xml:space="preserve">, </w:t>
      </w:r>
      <w:r w:rsidR="00FB7AEF" w:rsidRPr="00697DC5">
        <w:rPr>
          <w:sz w:val="24"/>
          <w:szCs w:val="24"/>
        </w:rPr>
        <w:t>устанавливающим требования к</w:t>
      </w:r>
      <w:r w:rsidR="00F66FC0" w:rsidRPr="00697DC5">
        <w:rPr>
          <w:sz w:val="24"/>
          <w:szCs w:val="24"/>
        </w:rPr>
        <w:t xml:space="preserve"> качеств</w:t>
      </w:r>
      <w:r w:rsidR="00FB7AEF" w:rsidRPr="00697DC5">
        <w:rPr>
          <w:sz w:val="24"/>
          <w:szCs w:val="24"/>
        </w:rPr>
        <w:t>у</w:t>
      </w:r>
      <w:r w:rsidR="00F66FC0" w:rsidRPr="00697DC5">
        <w:rPr>
          <w:sz w:val="24"/>
          <w:szCs w:val="24"/>
        </w:rPr>
        <w:t xml:space="preserve"> и </w:t>
      </w:r>
      <w:r w:rsidR="00FB7AEF" w:rsidRPr="00697DC5">
        <w:rPr>
          <w:sz w:val="24"/>
          <w:szCs w:val="24"/>
        </w:rPr>
        <w:t xml:space="preserve">экологической </w:t>
      </w:r>
      <w:r w:rsidR="00F66FC0" w:rsidRPr="00697DC5">
        <w:rPr>
          <w:sz w:val="24"/>
          <w:szCs w:val="24"/>
        </w:rPr>
        <w:t>безопасност</w:t>
      </w:r>
      <w:r w:rsidR="00FB7AEF" w:rsidRPr="00697DC5">
        <w:rPr>
          <w:sz w:val="24"/>
          <w:szCs w:val="24"/>
        </w:rPr>
        <w:t>и продукции</w:t>
      </w:r>
      <w:r w:rsidR="004D4E32" w:rsidRPr="00697DC5">
        <w:rPr>
          <w:sz w:val="24"/>
          <w:szCs w:val="24"/>
        </w:rPr>
        <w:t>.</w:t>
      </w:r>
      <w:r w:rsidR="00F66FC0" w:rsidRPr="00697DC5">
        <w:rPr>
          <w:sz w:val="24"/>
          <w:szCs w:val="24"/>
        </w:rPr>
        <w:t xml:space="preserve"> </w:t>
      </w:r>
    </w:p>
    <w:p w14:paraId="091B755D" w14:textId="02645726" w:rsidR="000E7AB1" w:rsidRPr="00697DC5" w:rsidRDefault="00860C29" w:rsidP="00C60D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 w:rsidR="00C60D12">
        <w:rPr>
          <w:sz w:val="24"/>
          <w:szCs w:val="24"/>
        </w:rPr>
        <w:t xml:space="preserve"> </w:t>
      </w:r>
      <w:r w:rsidR="000E7AB1" w:rsidRPr="00697DC5">
        <w:rPr>
          <w:sz w:val="24"/>
          <w:szCs w:val="24"/>
        </w:rPr>
        <w:t xml:space="preserve">Участник закупочных процедур на право заключения договора на поставку метизов для нужд </w:t>
      </w:r>
      <w:r w:rsidR="006C0107">
        <w:rPr>
          <w:sz w:val="24"/>
          <w:szCs w:val="24"/>
        </w:rPr>
        <w:t>П</w:t>
      </w:r>
      <w:r w:rsidR="000E7AB1" w:rsidRPr="00697DC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91B755E" w14:textId="77777777" w:rsidR="00612811" w:rsidRPr="00697DC5" w:rsidRDefault="00C60D12" w:rsidP="00C60D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60C29" w:rsidRPr="00697DC5">
        <w:rPr>
          <w:sz w:val="24"/>
          <w:szCs w:val="24"/>
        </w:rPr>
        <w:t>2.3.</w:t>
      </w:r>
      <w:r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4E144D" w:rsidRPr="00697DC5">
        <w:rPr>
          <w:sz w:val="24"/>
          <w:szCs w:val="24"/>
        </w:rPr>
        <w:t xml:space="preserve"> должн</w:t>
      </w:r>
      <w:r w:rsidR="00EC05CC" w:rsidRPr="00697DC5">
        <w:rPr>
          <w:sz w:val="24"/>
          <w:szCs w:val="24"/>
        </w:rPr>
        <w:t>ы</w:t>
      </w:r>
      <w:r w:rsidR="004E144D" w:rsidRPr="00697DC5">
        <w:rPr>
          <w:sz w:val="24"/>
          <w:szCs w:val="24"/>
        </w:rPr>
        <w:t xml:space="preserve"> с</w:t>
      </w:r>
      <w:r w:rsidR="00612811" w:rsidRPr="00697DC5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697DC5">
        <w:rPr>
          <w:sz w:val="24"/>
          <w:szCs w:val="24"/>
        </w:rPr>
        <w:t>ебованиям</w:t>
      </w:r>
      <w:r w:rsidR="00612811" w:rsidRPr="00697DC5">
        <w:rPr>
          <w:sz w:val="24"/>
          <w:szCs w:val="24"/>
        </w:rPr>
        <w:t>:</w:t>
      </w:r>
    </w:p>
    <w:p w14:paraId="091B755F" w14:textId="77777777" w:rsidR="00AF5E71" w:rsidRPr="003C14FD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 w:rsidR="00634CCD">
        <w:rPr>
          <w:sz w:val="24"/>
          <w:szCs w:val="24"/>
        </w:rPr>
        <w:t xml:space="preserve"> </w:t>
      </w:r>
      <w:r w:rsidR="005F6E16" w:rsidRPr="003C14FD">
        <w:rPr>
          <w:sz w:val="24"/>
          <w:szCs w:val="24"/>
        </w:rPr>
        <w:t xml:space="preserve">ГОСТ 7798-70 «Болты с шестигранной головкой класса точности </w:t>
      </w:r>
      <w:r w:rsidR="005F6E16" w:rsidRPr="003C14FD">
        <w:rPr>
          <w:sz w:val="24"/>
          <w:szCs w:val="24"/>
          <w:lang w:val="en-US"/>
        </w:rPr>
        <w:t>B</w:t>
      </w:r>
      <w:r w:rsidR="005F6E16" w:rsidRPr="003C14FD">
        <w:rPr>
          <w:sz w:val="24"/>
          <w:szCs w:val="24"/>
        </w:rPr>
        <w:t>. Конструкция и размеры»</w:t>
      </w:r>
      <w:r w:rsidRPr="003C14FD">
        <w:rPr>
          <w:sz w:val="24"/>
          <w:szCs w:val="24"/>
        </w:rPr>
        <w:t>;</w:t>
      </w:r>
    </w:p>
    <w:p w14:paraId="091B7560" w14:textId="77777777" w:rsidR="00F612AC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3C14FD">
        <w:rPr>
          <w:sz w:val="24"/>
          <w:szCs w:val="24"/>
        </w:rPr>
        <w:t xml:space="preserve">- </w:t>
      </w:r>
      <w:r w:rsidR="002B66A7" w:rsidRPr="003C14FD">
        <w:rPr>
          <w:sz w:val="24"/>
          <w:szCs w:val="24"/>
        </w:rPr>
        <w:t>ГОСТ 15150-69 «Машины, приборы и другие технические изделия.</w:t>
      </w:r>
      <w:r w:rsidR="002B66A7" w:rsidRPr="00697DC5">
        <w:rPr>
          <w:sz w:val="24"/>
          <w:szCs w:val="24"/>
        </w:rPr>
        <w:t xml:space="preserve">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697DC5">
        <w:rPr>
          <w:sz w:val="24"/>
          <w:szCs w:val="24"/>
        </w:rPr>
        <w:t>.</w:t>
      </w:r>
    </w:p>
    <w:p w14:paraId="091B7561" w14:textId="77777777" w:rsidR="00612811" w:rsidRPr="00697DC5" w:rsidRDefault="00860C29" w:rsidP="00860C29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 xml:space="preserve">2.4. </w:t>
      </w:r>
      <w:r w:rsidR="00612811" w:rsidRPr="00697DC5">
        <w:rPr>
          <w:sz w:val="24"/>
          <w:szCs w:val="24"/>
        </w:rPr>
        <w:t>Упаковка, транспортирование, условия и сроки хранения.</w:t>
      </w:r>
    </w:p>
    <w:p w14:paraId="091B7562" w14:textId="77777777" w:rsidR="00716719" w:rsidRPr="00697DC5" w:rsidRDefault="006004FC" w:rsidP="00860C29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</w:t>
      </w:r>
      <w:r w:rsidR="00E5567C" w:rsidRPr="00697DC5">
        <w:rPr>
          <w:sz w:val="24"/>
          <w:szCs w:val="24"/>
        </w:rPr>
        <w:t xml:space="preserve"> маркировка, </w:t>
      </w:r>
      <w:r w:rsidR="002E6C8A" w:rsidRPr="00697DC5">
        <w:rPr>
          <w:sz w:val="24"/>
          <w:szCs w:val="24"/>
        </w:rPr>
        <w:t>транспортирование</w:t>
      </w:r>
      <w:r w:rsidRPr="00697DC5">
        <w:rPr>
          <w:sz w:val="24"/>
          <w:szCs w:val="24"/>
        </w:rPr>
        <w:t>,</w:t>
      </w:r>
      <w:r w:rsidR="002E6C8A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условия и сроки хранения </w:t>
      </w:r>
      <w:r w:rsidR="00BD2843" w:rsidRPr="00697DC5">
        <w:rPr>
          <w:sz w:val="24"/>
          <w:szCs w:val="24"/>
        </w:rPr>
        <w:t>метизов</w:t>
      </w:r>
      <w:r w:rsidR="00EC05CC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>,</w:t>
      </w:r>
      <w:r w:rsidR="00767806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ГОСТ 14192</w:t>
      </w:r>
      <w:r w:rsidR="002E6C8A" w:rsidRPr="00697DC5">
        <w:rPr>
          <w:sz w:val="24"/>
          <w:szCs w:val="24"/>
        </w:rPr>
        <w:t xml:space="preserve"> </w:t>
      </w:r>
      <w:r w:rsidR="00C4476E" w:rsidRPr="00697DC5">
        <w:rPr>
          <w:sz w:val="24"/>
          <w:szCs w:val="24"/>
        </w:rPr>
        <w:t>–</w:t>
      </w:r>
      <w:r w:rsidR="002E6C8A" w:rsidRPr="00697DC5">
        <w:rPr>
          <w:sz w:val="24"/>
          <w:szCs w:val="24"/>
        </w:rPr>
        <w:t xml:space="preserve"> 96</w:t>
      </w:r>
      <w:r w:rsidR="00C4476E" w:rsidRPr="00697DC5">
        <w:rPr>
          <w:sz w:val="24"/>
          <w:szCs w:val="24"/>
        </w:rPr>
        <w:t xml:space="preserve">, </w:t>
      </w:r>
      <w:r w:rsidR="007D1AD9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A7E8E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A7E8E" w:rsidRPr="00697DC5">
        <w:rPr>
          <w:sz w:val="24"/>
          <w:szCs w:val="24"/>
        </w:rPr>
        <w:t xml:space="preserve"> данного ТЗ</w:t>
      </w:r>
      <w:r w:rsidR="007D1AD9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>или соответствующих МЭК</w:t>
      </w:r>
      <w:r w:rsidR="00612811" w:rsidRPr="00697DC5">
        <w:rPr>
          <w:sz w:val="24"/>
          <w:szCs w:val="24"/>
        </w:rPr>
        <w:t>.</w:t>
      </w:r>
      <w:proofErr w:type="gramEnd"/>
      <w:r w:rsidR="00612811" w:rsidRPr="00697DC5">
        <w:rPr>
          <w:sz w:val="24"/>
          <w:szCs w:val="24"/>
        </w:rPr>
        <w:t xml:space="preserve"> </w:t>
      </w:r>
      <w:r w:rsidR="003A2F10" w:rsidRPr="00697DC5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697DC5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697DC5">
        <w:rPr>
          <w:sz w:val="24"/>
          <w:szCs w:val="24"/>
        </w:rPr>
        <w:t>продукции</w:t>
      </w:r>
      <w:r w:rsidR="00612811" w:rsidRPr="00697DC5">
        <w:rPr>
          <w:sz w:val="24"/>
          <w:szCs w:val="24"/>
        </w:rPr>
        <w:t>.</w:t>
      </w:r>
    </w:p>
    <w:p w14:paraId="091B7563" w14:textId="77777777" w:rsidR="00ED644C" w:rsidRPr="00697DC5" w:rsidRDefault="00384D9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</w:t>
      </w:r>
      <w:r w:rsidR="00C4476E"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должны соответствовать требованиям </w:t>
      </w:r>
      <w:r w:rsidR="005E4351" w:rsidRPr="00697DC5">
        <w:rPr>
          <w:sz w:val="24"/>
          <w:szCs w:val="24"/>
        </w:rPr>
        <w:t>ГОСТ перечисленны</w:t>
      </w:r>
      <w:r w:rsidR="00F85126" w:rsidRPr="00697DC5">
        <w:rPr>
          <w:sz w:val="24"/>
          <w:szCs w:val="24"/>
        </w:rPr>
        <w:t>м</w:t>
      </w:r>
      <w:r w:rsidR="005E4351" w:rsidRPr="00697DC5">
        <w:rPr>
          <w:sz w:val="24"/>
          <w:szCs w:val="24"/>
        </w:rPr>
        <w:t xml:space="preserve"> в п.</w:t>
      </w:r>
      <w:r w:rsidR="00860C29" w:rsidRPr="00697DC5">
        <w:rPr>
          <w:sz w:val="24"/>
          <w:szCs w:val="24"/>
        </w:rPr>
        <w:t>2.</w:t>
      </w:r>
      <w:r w:rsidR="000E7AB1" w:rsidRPr="00697DC5">
        <w:rPr>
          <w:sz w:val="24"/>
          <w:szCs w:val="24"/>
        </w:rPr>
        <w:t>3</w:t>
      </w:r>
      <w:r w:rsidR="005E4351" w:rsidRPr="00697DC5">
        <w:rPr>
          <w:sz w:val="24"/>
          <w:szCs w:val="24"/>
        </w:rPr>
        <w:t xml:space="preserve"> данного ТЗ</w:t>
      </w:r>
      <w:r w:rsidR="00D37612" w:rsidRPr="00697DC5">
        <w:rPr>
          <w:sz w:val="24"/>
          <w:szCs w:val="24"/>
        </w:rPr>
        <w:t>.</w:t>
      </w:r>
    </w:p>
    <w:p w14:paraId="091B7564" w14:textId="77777777" w:rsidR="00DE0EA0" w:rsidRPr="00697DC5" w:rsidRDefault="002B66A7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</w:t>
      </w:r>
      <w:r w:rsidR="00497866" w:rsidRPr="00697DC5">
        <w:rPr>
          <w:szCs w:val="24"/>
        </w:rPr>
        <w:t>кладк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и транспортировк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</w:t>
      </w:r>
      <w:r w:rsidR="00BD2843" w:rsidRPr="00697DC5">
        <w:rPr>
          <w:szCs w:val="24"/>
        </w:rPr>
        <w:t>метизов</w:t>
      </w:r>
      <w:r w:rsidR="00497866" w:rsidRPr="00697DC5">
        <w:rPr>
          <w:szCs w:val="24"/>
        </w:rPr>
        <w:t xml:space="preserve"> долж</w:t>
      </w:r>
      <w:r w:rsidRPr="00697DC5">
        <w:rPr>
          <w:szCs w:val="24"/>
        </w:rPr>
        <w:t>е</w:t>
      </w:r>
      <w:r w:rsidR="00497866" w:rsidRPr="00697DC5">
        <w:rPr>
          <w:szCs w:val="24"/>
        </w:rPr>
        <w:t xml:space="preserve">н предотвратить </w:t>
      </w:r>
      <w:r w:rsidR="00EC05CC" w:rsidRPr="00697DC5">
        <w:rPr>
          <w:szCs w:val="24"/>
        </w:rPr>
        <w:t>их</w:t>
      </w:r>
      <w:r w:rsidR="00497866" w:rsidRPr="00697DC5">
        <w:rPr>
          <w:szCs w:val="24"/>
        </w:rPr>
        <w:t xml:space="preserve"> повреждение или порчу во время перевозки</w:t>
      </w:r>
      <w:r w:rsidRPr="00697DC5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697DC5">
        <w:rPr>
          <w:szCs w:val="24"/>
        </w:rPr>
        <w:t>.</w:t>
      </w:r>
    </w:p>
    <w:p w14:paraId="091B7565" w14:textId="77777777" w:rsidR="00CC3003" w:rsidRPr="00697DC5" w:rsidRDefault="00CC3003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 xml:space="preserve">Упаковка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>.</w:t>
      </w:r>
    </w:p>
    <w:p w14:paraId="091B7566" w14:textId="77777777" w:rsidR="0024201B" w:rsidRPr="00697DC5" w:rsidRDefault="00860C29" w:rsidP="00C60D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</w:t>
      </w:r>
      <w:r w:rsidR="0024201B" w:rsidRPr="00697DC5">
        <w:rPr>
          <w:szCs w:val="24"/>
        </w:rPr>
        <w:t xml:space="preserve">Каждая партия </w:t>
      </w:r>
      <w:r w:rsidR="00BD2843" w:rsidRPr="00697DC5">
        <w:rPr>
          <w:szCs w:val="24"/>
        </w:rPr>
        <w:t>метизов</w:t>
      </w:r>
      <w:r w:rsidR="0024201B" w:rsidRPr="00697DC5">
        <w:rPr>
          <w:szCs w:val="24"/>
        </w:rPr>
        <w:t xml:space="preserve"> должна подвергаться приемо-сдаточным испытаниям </w:t>
      </w:r>
      <w:r w:rsidR="00C07D2C" w:rsidRPr="00697DC5">
        <w:rPr>
          <w:szCs w:val="24"/>
        </w:rPr>
        <w:t xml:space="preserve">в соответствие с </w:t>
      </w:r>
      <w:r w:rsidR="001666F9" w:rsidRPr="00697DC5">
        <w:rPr>
          <w:szCs w:val="24"/>
        </w:rPr>
        <w:t>ГОСТ перечисленных в п.</w:t>
      </w:r>
      <w:r w:rsidRPr="00697DC5">
        <w:rPr>
          <w:szCs w:val="24"/>
        </w:rPr>
        <w:t>2</w:t>
      </w:r>
      <w:r w:rsidR="001666F9" w:rsidRPr="00697DC5">
        <w:rPr>
          <w:szCs w:val="24"/>
        </w:rPr>
        <w:t>.</w:t>
      </w:r>
      <w:r w:rsidR="000E7AB1" w:rsidRPr="00697DC5">
        <w:rPr>
          <w:szCs w:val="24"/>
        </w:rPr>
        <w:t>3</w:t>
      </w:r>
      <w:r w:rsidR="001666F9" w:rsidRPr="00697DC5">
        <w:rPr>
          <w:szCs w:val="24"/>
        </w:rPr>
        <w:t xml:space="preserve"> </w:t>
      </w:r>
      <w:proofErr w:type="gramStart"/>
      <w:r w:rsidR="001666F9" w:rsidRPr="00697DC5">
        <w:rPr>
          <w:szCs w:val="24"/>
        </w:rPr>
        <w:t>данного</w:t>
      </w:r>
      <w:proofErr w:type="gramEnd"/>
      <w:r w:rsidR="001666F9" w:rsidRPr="00697DC5">
        <w:rPr>
          <w:szCs w:val="24"/>
        </w:rPr>
        <w:t xml:space="preserve"> ТЗ</w:t>
      </w:r>
      <w:r w:rsidR="00DE0EA0" w:rsidRPr="00697DC5">
        <w:rPr>
          <w:szCs w:val="24"/>
        </w:rPr>
        <w:t>.</w:t>
      </w:r>
    </w:p>
    <w:p w14:paraId="091B7567" w14:textId="77777777" w:rsidR="00AC31A0" w:rsidRPr="00697DC5" w:rsidRDefault="00860C29" w:rsidP="00C60D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2.6. </w:t>
      </w:r>
      <w:r w:rsidR="00AC31A0" w:rsidRPr="00697DC5">
        <w:rPr>
          <w:szCs w:val="24"/>
        </w:rPr>
        <w:t xml:space="preserve"> </w:t>
      </w:r>
      <w:r w:rsidR="002B66A7" w:rsidRPr="00697DC5">
        <w:rPr>
          <w:szCs w:val="24"/>
        </w:rPr>
        <w:t>Срок изготовления метизов должен быть не более полугода от момента поставки.</w:t>
      </w:r>
    </w:p>
    <w:p w14:paraId="091B7568" w14:textId="77777777" w:rsidR="00872C86" w:rsidRPr="00697DC5" w:rsidRDefault="00872C86" w:rsidP="00612811">
      <w:pPr>
        <w:spacing w:line="276" w:lineRule="auto"/>
        <w:rPr>
          <w:sz w:val="24"/>
          <w:szCs w:val="24"/>
        </w:rPr>
      </w:pPr>
    </w:p>
    <w:p w14:paraId="091B7569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14:paraId="091B756A" w14:textId="77777777" w:rsidR="004F4E9E" w:rsidRPr="00697DC5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Гарантия на поставляем</w:t>
      </w:r>
      <w:r w:rsidR="00905644" w:rsidRPr="00697DC5">
        <w:rPr>
          <w:sz w:val="24"/>
          <w:szCs w:val="24"/>
        </w:rPr>
        <w:t>ые</w:t>
      </w:r>
      <w:r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9465A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должна распространяться не менее чем на </w:t>
      </w:r>
      <w:r w:rsidR="00077096" w:rsidRPr="00697DC5">
        <w:rPr>
          <w:sz w:val="24"/>
          <w:szCs w:val="24"/>
        </w:rPr>
        <w:t>12</w:t>
      </w:r>
      <w:r w:rsidRPr="00697DC5">
        <w:rPr>
          <w:sz w:val="24"/>
          <w:szCs w:val="24"/>
        </w:rPr>
        <w:t xml:space="preserve"> месяц</w:t>
      </w:r>
      <w:r w:rsidR="00354A6F" w:rsidRPr="00697DC5">
        <w:rPr>
          <w:sz w:val="24"/>
          <w:szCs w:val="24"/>
        </w:rPr>
        <w:t>ев</w:t>
      </w:r>
      <w:r w:rsidRPr="00697DC5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697DC5">
        <w:rPr>
          <w:sz w:val="24"/>
          <w:szCs w:val="24"/>
        </w:rPr>
        <w:t>их</w:t>
      </w:r>
      <w:r w:rsidR="009465AC" w:rsidRPr="00697DC5">
        <w:rPr>
          <w:sz w:val="24"/>
          <w:szCs w:val="24"/>
        </w:rPr>
        <w:t xml:space="preserve"> </w:t>
      </w:r>
      <w:r w:rsidR="00292425" w:rsidRPr="00697DC5">
        <w:rPr>
          <w:sz w:val="24"/>
          <w:szCs w:val="24"/>
        </w:rPr>
        <w:t>поставки</w:t>
      </w:r>
      <w:r w:rsidRPr="00697DC5">
        <w:rPr>
          <w:sz w:val="24"/>
          <w:szCs w:val="24"/>
        </w:rPr>
        <w:t xml:space="preserve">. Поставщик должен за свой счет и </w:t>
      </w:r>
      <w:r w:rsidR="00C60D12"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</w:t>
      </w:r>
      <w:r w:rsidR="005B67FF" w:rsidRPr="00697DC5">
        <w:rPr>
          <w:sz w:val="24"/>
          <w:szCs w:val="24"/>
        </w:rPr>
        <w:t>Покупателем</w:t>
      </w:r>
      <w:r w:rsidR="00310587" w:rsidRPr="00697DC5">
        <w:rPr>
          <w:sz w:val="24"/>
          <w:szCs w:val="24"/>
        </w:rPr>
        <w:t>, устранять любые дефекты</w:t>
      </w:r>
      <w:r w:rsidRPr="00697DC5">
        <w:rPr>
          <w:sz w:val="24"/>
          <w:szCs w:val="24"/>
        </w:rPr>
        <w:t xml:space="preserve">, выявленные в период гарантийного срока. В случае выхода </w:t>
      </w:r>
      <w:r w:rsidR="00BD2843" w:rsidRPr="00697DC5">
        <w:rPr>
          <w:sz w:val="24"/>
          <w:szCs w:val="24"/>
        </w:rPr>
        <w:t>метизов</w:t>
      </w:r>
      <w:r w:rsidR="00310587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из строя</w:t>
      </w:r>
      <w:r w:rsidR="00310587" w:rsidRPr="00697DC5">
        <w:rPr>
          <w:sz w:val="24"/>
          <w:szCs w:val="24"/>
        </w:rPr>
        <w:t>, П</w:t>
      </w:r>
      <w:r w:rsidRPr="00697DC5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697DC5">
        <w:rPr>
          <w:sz w:val="24"/>
          <w:szCs w:val="24"/>
        </w:rPr>
        <w:t>5 календарных</w:t>
      </w:r>
      <w:r w:rsidRPr="00697DC5">
        <w:rPr>
          <w:sz w:val="24"/>
          <w:szCs w:val="24"/>
        </w:rPr>
        <w:t xml:space="preserve"> дней со дня получения письменного извещения </w:t>
      </w:r>
      <w:r w:rsidR="005B67FF" w:rsidRPr="00697DC5">
        <w:rPr>
          <w:sz w:val="24"/>
          <w:szCs w:val="24"/>
        </w:rPr>
        <w:t>Покупателя</w:t>
      </w:r>
      <w:r w:rsidRPr="00697DC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091B756B" w14:textId="77777777" w:rsidR="00590397" w:rsidRPr="00697DC5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91B756C" w14:textId="77777777" w:rsidR="00612811" w:rsidRPr="00697DC5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Требования к надежности и </w:t>
      </w:r>
      <w:r w:rsidR="00612811" w:rsidRPr="00697DC5">
        <w:rPr>
          <w:b/>
          <w:bCs/>
          <w:sz w:val="26"/>
          <w:szCs w:val="26"/>
        </w:rPr>
        <w:t xml:space="preserve">живучести </w:t>
      </w:r>
      <w:r w:rsidR="000D4FD2" w:rsidRPr="00697DC5">
        <w:rPr>
          <w:b/>
          <w:bCs/>
          <w:sz w:val="26"/>
          <w:szCs w:val="26"/>
        </w:rPr>
        <w:t>продукции</w:t>
      </w:r>
      <w:r w:rsidR="00612811" w:rsidRPr="00697DC5">
        <w:rPr>
          <w:b/>
          <w:bCs/>
          <w:sz w:val="26"/>
          <w:szCs w:val="26"/>
        </w:rPr>
        <w:t>.</w:t>
      </w:r>
    </w:p>
    <w:p w14:paraId="091B756D" w14:textId="77777777" w:rsidR="00612811" w:rsidRPr="00697DC5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</w:t>
      </w:r>
      <w:r w:rsidR="00DD2421" w:rsidRPr="00697DC5">
        <w:rPr>
          <w:sz w:val="24"/>
          <w:szCs w:val="24"/>
        </w:rPr>
        <w:t xml:space="preserve"> должн</w:t>
      </w:r>
      <w:r w:rsidR="00DC7781" w:rsidRPr="00697DC5">
        <w:rPr>
          <w:sz w:val="24"/>
          <w:szCs w:val="24"/>
        </w:rPr>
        <w:t>ы</w:t>
      </w:r>
      <w:r w:rsidR="00DD2421" w:rsidRPr="00697DC5">
        <w:rPr>
          <w:sz w:val="24"/>
          <w:szCs w:val="24"/>
        </w:rPr>
        <w:t xml:space="preserve"> обеспечивать эксплуатационные показатели </w:t>
      </w:r>
      <w:r w:rsidR="00612811" w:rsidRPr="00697DC5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697DC5">
        <w:rPr>
          <w:sz w:val="24"/>
          <w:szCs w:val="24"/>
        </w:rPr>
        <w:t>30</w:t>
      </w:r>
      <w:r w:rsidR="00866AD0" w:rsidRPr="00697DC5">
        <w:rPr>
          <w:sz w:val="24"/>
          <w:szCs w:val="24"/>
        </w:rPr>
        <w:t xml:space="preserve"> лет</w:t>
      </w:r>
      <w:r w:rsidR="00612811" w:rsidRPr="00697DC5">
        <w:rPr>
          <w:sz w:val="24"/>
          <w:szCs w:val="24"/>
        </w:rPr>
        <w:t>.</w:t>
      </w:r>
    </w:p>
    <w:p w14:paraId="091B756E" w14:textId="77777777" w:rsidR="004F4E9E" w:rsidRPr="00697DC5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91B756F" w14:textId="77777777" w:rsidR="00612811" w:rsidRPr="00697DC5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</w:t>
      </w:r>
      <w:r w:rsidR="00612811" w:rsidRPr="00697DC5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091B7570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14:paraId="091B7571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14:paraId="091B7572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91B7573" w14:textId="77777777" w:rsidR="005A2527" w:rsidRPr="00697DC5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 xml:space="preserve">Маркировка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</w:t>
      </w:r>
      <w:r w:rsidR="00BC5975" w:rsidRPr="00697DC5">
        <w:rPr>
          <w:sz w:val="24"/>
          <w:szCs w:val="24"/>
        </w:rPr>
        <w:t xml:space="preserve">должна соответствовать требованиям </w:t>
      </w:r>
      <w:r w:rsidR="00EE30A8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45384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45384" w:rsidRPr="00697DC5">
        <w:rPr>
          <w:sz w:val="24"/>
          <w:szCs w:val="24"/>
        </w:rPr>
        <w:t xml:space="preserve"> данного ТЗ</w:t>
      </w:r>
      <w:r w:rsidR="00EE30A8" w:rsidRPr="00697DC5">
        <w:rPr>
          <w:sz w:val="24"/>
          <w:szCs w:val="24"/>
        </w:rPr>
        <w:t xml:space="preserve"> </w:t>
      </w:r>
      <w:r w:rsidR="00267155" w:rsidRPr="00697DC5">
        <w:rPr>
          <w:sz w:val="24"/>
          <w:szCs w:val="24"/>
        </w:rPr>
        <w:t>(для конкретного типа номенклатуры)</w:t>
      </w:r>
      <w:r w:rsidR="00E226B0" w:rsidRPr="00697DC5">
        <w:rPr>
          <w:sz w:val="24"/>
          <w:szCs w:val="24"/>
        </w:rPr>
        <w:t>.</w:t>
      </w:r>
      <w:proofErr w:type="gramEnd"/>
      <w:r w:rsidR="00897389" w:rsidRPr="00697DC5">
        <w:rPr>
          <w:sz w:val="24"/>
          <w:szCs w:val="24"/>
        </w:rPr>
        <w:t xml:space="preserve"> Маркировка </w:t>
      </w:r>
      <w:r w:rsidR="007F4188" w:rsidRPr="00697DC5">
        <w:rPr>
          <w:sz w:val="24"/>
          <w:szCs w:val="24"/>
        </w:rPr>
        <w:t>метизов</w:t>
      </w:r>
      <w:r w:rsidR="00897389" w:rsidRPr="00697DC5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697DC5">
        <w:rPr>
          <w:sz w:val="24"/>
          <w:szCs w:val="24"/>
        </w:rPr>
        <w:t>а</w:t>
      </w:r>
      <w:r w:rsidR="00897389"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метизы</w:t>
      </w:r>
      <w:r w:rsidR="00897389" w:rsidRPr="00697DC5">
        <w:rPr>
          <w:sz w:val="24"/>
          <w:szCs w:val="24"/>
        </w:rPr>
        <w:t xml:space="preserve"> конкретных типов.</w:t>
      </w:r>
    </w:p>
    <w:p w14:paraId="091B7574" w14:textId="77777777" w:rsidR="004F4E9E" w:rsidRPr="00697DC5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697DC5">
        <w:rPr>
          <w:sz w:val="24"/>
          <w:szCs w:val="24"/>
        </w:rPr>
        <w:t>-2006</w:t>
      </w:r>
      <w:r w:rsidRPr="00697DC5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. </w:t>
      </w:r>
    </w:p>
    <w:p w14:paraId="091B7575" w14:textId="77777777" w:rsidR="009011C0" w:rsidRPr="00697DC5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91B7576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Правила приемки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14:paraId="091B7577" w14:textId="66BE5745" w:rsidR="00612811" w:rsidRPr="00697DC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</w:t>
      </w:r>
      <w:r w:rsidR="007F4188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пройти</w:t>
      </w:r>
      <w:r w:rsidR="00612811" w:rsidRPr="00697DC5">
        <w:rPr>
          <w:szCs w:val="24"/>
        </w:rPr>
        <w:t xml:space="preserve"> входной контроль, осуществляемый представителями филиалов </w:t>
      </w:r>
      <w:r w:rsidR="006C0107">
        <w:rPr>
          <w:szCs w:val="24"/>
        </w:rPr>
        <w:t>П</w:t>
      </w:r>
      <w:r w:rsidR="00612811" w:rsidRPr="00697DC5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697DC5">
        <w:rPr>
          <w:szCs w:val="24"/>
        </w:rPr>
        <w:t>их</w:t>
      </w:r>
      <w:r w:rsidR="00612811" w:rsidRPr="00697DC5">
        <w:rPr>
          <w:szCs w:val="24"/>
        </w:rPr>
        <w:t xml:space="preserve"> на склад.</w:t>
      </w:r>
    </w:p>
    <w:p w14:paraId="091B7578" w14:textId="77777777" w:rsidR="00612811" w:rsidRPr="00697DC5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91B7579" w14:textId="77777777" w:rsidR="00FD22CC" w:rsidRPr="00697DC5" w:rsidRDefault="00FD22CC" w:rsidP="00451C4D">
      <w:pPr>
        <w:rPr>
          <w:sz w:val="26"/>
          <w:szCs w:val="26"/>
        </w:rPr>
      </w:pPr>
    </w:p>
    <w:p w14:paraId="091B757A" w14:textId="77777777" w:rsidR="001D6900" w:rsidRPr="00697DC5" w:rsidRDefault="001D6900" w:rsidP="00451C4D">
      <w:pPr>
        <w:rPr>
          <w:sz w:val="26"/>
          <w:szCs w:val="26"/>
        </w:rPr>
      </w:pPr>
    </w:p>
    <w:p w14:paraId="32A50BF5" w14:textId="77777777" w:rsidR="006C0107" w:rsidRPr="00CB6078" w:rsidRDefault="006C0107" w:rsidP="006C0107">
      <w:pPr>
        <w:ind w:firstLine="0"/>
        <w:rPr>
          <w:sz w:val="22"/>
          <w:szCs w:val="22"/>
        </w:rPr>
      </w:pPr>
      <w:r>
        <w:rPr>
          <w:sz w:val="26"/>
          <w:szCs w:val="26"/>
        </w:rPr>
        <w:t>Начальник УРС                                                                               С. Ю. Синельников</w:t>
      </w:r>
    </w:p>
    <w:p w14:paraId="00C87E2A" w14:textId="77777777" w:rsidR="006C0107" w:rsidRPr="00CB6078" w:rsidRDefault="006C0107" w:rsidP="006C0107">
      <w:pPr>
        <w:ind w:firstLine="0"/>
        <w:rPr>
          <w:sz w:val="26"/>
          <w:szCs w:val="26"/>
        </w:rPr>
      </w:pPr>
    </w:p>
    <w:p w14:paraId="091B757C" w14:textId="4C7B5628" w:rsidR="008F73A3" w:rsidRPr="00697DC5" w:rsidRDefault="008F73A3" w:rsidP="008F73A3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</w:t>
      </w: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C6589" w14:textId="77777777" w:rsidR="00CD7874" w:rsidRDefault="00CD7874">
      <w:r>
        <w:separator/>
      </w:r>
    </w:p>
  </w:endnote>
  <w:endnote w:type="continuationSeparator" w:id="0">
    <w:p w14:paraId="50D4F483" w14:textId="77777777" w:rsidR="00CD7874" w:rsidRDefault="00CD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F61F7" w14:textId="77777777" w:rsidR="00CD7874" w:rsidRDefault="00CD7874">
      <w:r>
        <w:separator/>
      </w:r>
    </w:p>
  </w:footnote>
  <w:footnote w:type="continuationSeparator" w:id="0">
    <w:p w14:paraId="5F691742" w14:textId="77777777" w:rsidR="00CD7874" w:rsidRDefault="00CD7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B7581" w14:textId="77777777" w:rsidR="00AD7048" w:rsidRDefault="00F475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91B758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3406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0EC7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A6F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4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BA2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6E16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4CCD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107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2CA6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C10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355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EC5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357C"/>
    <w:rsid w:val="007E3695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0750F"/>
    <w:rsid w:val="0091065E"/>
    <w:rsid w:val="00910A7C"/>
    <w:rsid w:val="009134A5"/>
    <w:rsid w:val="00913BC4"/>
    <w:rsid w:val="009144C2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2DA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4B94"/>
    <w:rsid w:val="00B37632"/>
    <w:rsid w:val="00B4184D"/>
    <w:rsid w:val="00B42BD5"/>
    <w:rsid w:val="00B43052"/>
    <w:rsid w:val="00B4318F"/>
    <w:rsid w:val="00B44B2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D12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F65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3EAF"/>
    <w:rsid w:val="00CC4C73"/>
    <w:rsid w:val="00CC5635"/>
    <w:rsid w:val="00CD3354"/>
    <w:rsid w:val="00CD48A1"/>
    <w:rsid w:val="00CD693A"/>
    <w:rsid w:val="00CD7874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87A33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0CCD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47505"/>
    <w:rsid w:val="00F525F8"/>
    <w:rsid w:val="00F54E4F"/>
    <w:rsid w:val="00F600EB"/>
    <w:rsid w:val="00F612AC"/>
    <w:rsid w:val="00F62808"/>
    <w:rsid w:val="00F62CAF"/>
    <w:rsid w:val="00F62EF1"/>
    <w:rsid w:val="00F6303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88D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B7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0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E51E2-496B-4AE6-8C14-063741412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507083-5F87-4AD0-995D-0F84D8A181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E30C7-9E44-4E2D-ADD3-6CF4A0C610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9E0412AB-C623-4D53-9E11-9A0231CC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Болгова Лидия Николаевна</cp:lastModifiedBy>
  <cp:revision>3</cp:revision>
  <cp:lastPrinted>2010-09-30T13:29:00Z</cp:lastPrinted>
  <dcterms:created xsi:type="dcterms:W3CDTF">2016-09-28T08:21:00Z</dcterms:created>
  <dcterms:modified xsi:type="dcterms:W3CDTF">2016-09-28T10:12:00Z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